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AB5015" w14:textId="70C21740" w:rsidR="00622976" w:rsidRPr="00A81053" w:rsidRDefault="00AA2BE4" w:rsidP="003E7942">
      <w:pPr>
        <w:rPr>
          <w:rFonts w:ascii="Times New Roman" w:hAnsi="Times New Roman" w:cs="Times New Roman"/>
          <w:b/>
          <w:bCs/>
          <w:szCs w:val="21"/>
        </w:rPr>
      </w:pPr>
      <w:r w:rsidRPr="00A81053">
        <w:rPr>
          <w:rFonts w:ascii="Times New Roman" w:hAnsi="Times New Roman" w:cs="Times New Roman"/>
          <w:b/>
          <w:bCs/>
          <w:szCs w:val="21"/>
        </w:rPr>
        <w:t>Table S</w:t>
      </w:r>
      <w:r w:rsidR="008F5D37">
        <w:rPr>
          <w:rFonts w:ascii="Times New Roman" w:hAnsi="Times New Roman" w:cs="Times New Roman" w:hint="eastAsia"/>
          <w:b/>
          <w:bCs/>
          <w:szCs w:val="21"/>
        </w:rPr>
        <w:t>1</w:t>
      </w:r>
      <w:r w:rsidRPr="00A81053">
        <w:rPr>
          <w:rFonts w:ascii="Times New Roman" w:hAnsi="Times New Roman" w:cs="Times New Roman"/>
          <w:b/>
          <w:bCs/>
          <w:szCs w:val="21"/>
        </w:rPr>
        <w:t xml:space="preserve"> </w:t>
      </w:r>
      <w:r w:rsidR="008F5D37" w:rsidRPr="008F5D37">
        <w:rPr>
          <w:rFonts w:ascii="Times New Roman" w:hAnsi="Times New Roman" w:cs="Times New Roman"/>
          <w:b/>
          <w:bCs/>
          <w:szCs w:val="21"/>
        </w:rPr>
        <w:t>The parameters of AIMD simulations.</w:t>
      </w:r>
    </w:p>
    <w:tbl>
      <w:tblPr>
        <w:tblW w:w="8557" w:type="dxa"/>
        <w:tblCellSpacing w:w="0" w:type="dxa"/>
        <w:tblCellMar>
          <w:top w:w="80" w:type="dxa"/>
          <w:left w:w="160" w:type="dxa"/>
          <w:bottom w:w="80" w:type="dxa"/>
          <w:right w:w="160" w:type="dxa"/>
        </w:tblCellMar>
        <w:tblLook w:val="04A0" w:firstRow="1" w:lastRow="0" w:firstColumn="1" w:lastColumn="0" w:noHBand="0" w:noVBand="1"/>
      </w:tblPr>
      <w:tblGrid>
        <w:gridCol w:w="4426"/>
        <w:gridCol w:w="4131"/>
      </w:tblGrid>
      <w:tr w:rsidR="008F5D37" w:rsidRPr="00E02DFC" w14:paraId="53AC9E80" w14:textId="77777777" w:rsidTr="00B13E2F">
        <w:trPr>
          <w:cantSplit/>
          <w:trHeight w:val="331"/>
          <w:tblCellSpacing w:w="0" w:type="dxa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209F22B4" w14:textId="77777777" w:rsidR="008F5D37" w:rsidRPr="00E02DFC" w:rsidRDefault="008F5D37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eastAsia="楷体" w:hAnsi="Times New Roman" w:cs="Times New Roman"/>
                <w:sz w:val="24"/>
                <w:szCs w:val="24"/>
              </w:rPr>
              <w:t>Quantities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14030A3E" w14:textId="77777777" w:rsidR="008F5D37" w:rsidRPr="00E02DFC" w:rsidRDefault="008F5D37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eastAsia="楷体" w:hAnsi="Times New Roman" w:cs="Times New Roman"/>
                <w:sz w:val="24"/>
                <w:szCs w:val="24"/>
              </w:rPr>
              <w:t>Values</w:t>
            </w:r>
          </w:p>
        </w:tc>
      </w:tr>
      <w:tr w:rsidR="008F5D37" w:rsidRPr="00E02DFC" w14:paraId="7396178B" w14:textId="77777777" w:rsidTr="00B13E2F">
        <w:trPr>
          <w:cantSplit/>
          <w:trHeight w:val="331"/>
          <w:tblCellSpacing w:w="0" w:type="dxa"/>
        </w:trPr>
        <w:tc>
          <w:tcPr>
            <w:tcW w:w="0" w:type="auto"/>
            <w:vAlign w:val="center"/>
          </w:tcPr>
          <w:p w14:paraId="20497443" w14:textId="77777777" w:rsidR="008F5D37" w:rsidRPr="00E02DFC" w:rsidRDefault="008F5D37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="楷体" w:hAnsi="Cambria Math" w:cs="Times New Roman"/>
                    <w:sz w:val="24"/>
                    <w:szCs w:val="24"/>
                  </w:rPr>
                  <m:t>T(K)</m:t>
                </m:r>
              </m:oMath>
            </m:oMathPara>
          </w:p>
        </w:tc>
        <w:tc>
          <w:tcPr>
            <w:tcW w:w="0" w:type="auto"/>
            <w:vAlign w:val="center"/>
          </w:tcPr>
          <w:p w14:paraId="3CFDE710" w14:textId="77777777" w:rsidR="008F5D37" w:rsidRPr="00E02DFC" w:rsidRDefault="008F5D37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eastAsia="楷体" w:hAnsi="Times New Roman" w:cs="Times New Roman"/>
                <w:sz w:val="24"/>
                <w:szCs w:val="24"/>
              </w:rPr>
              <w:t>50,300,500,700,900</w:t>
            </w:r>
          </w:p>
        </w:tc>
      </w:tr>
      <w:tr w:rsidR="008F5D37" w:rsidRPr="00E02DFC" w14:paraId="1C128508" w14:textId="77777777" w:rsidTr="00B13E2F">
        <w:trPr>
          <w:cantSplit/>
          <w:trHeight w:val="338"/>
          <w:tblCellSpacing w:w="0" w:type="dxa"/>
        </w:trPr>
        <w:tc>
          <w:tcPr>
            <w:tcW w:w="0" w:type="auto"/>
            <w:vAlign w:val="center"/>
          </w:tcPr>
          <w:p w14:paraId="60121B51" w14:textId="77777777" w:rsidR="008F5D37" w:rsidRPr="00E02DFC" w:rsidRDefault="008F5D37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eastAsia="楷体" w:hAnsi="Times New Roman" w:cs="Times New Roman"/>
                <w:sz w:val="24"/>
                <w:szCs w:val="24"/>
              </w:rPr>
              <w:t>time step (fs)</w:t>
            </w:r>
          </w:p>
        </w:tc>
        <w:tc>
          <w:tcPr>
            <w:tcW w:w="0" w:type="auto"/>
            <w:vAlign w:val="center"/>
          </w:tcPr>
          <w:p w14:paraId="31AEDAF4" w14:textId="77777777" w:rsidR="008F5D37" w:rsidRPr="00E02DFC" w:rsidRDefault="008F5D37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eastAsia="楷体" w:hAnsi="Times New Roman" w:cs="Times New Roman"/>
                <w:sz w:val="24"/>
                <w:szCs w:val="24"/>
              </w:rPr>
              <w:t>2</w:t>
            </w:r>
          </w:p>
        </w:tc>
      </w:tr>
      <w:tr w:rsidR="008F5D37" w:rsidRPr="00E02DFC" w14:paraId="21DD528A" w14:textId="77777777" w:rsidTr="00B13E2F">
        <w:trPr>
          <w:cantSplit/>
          <w:trHeight w:val="338"/>
          <w:tblCellSpacing w:w="0" w:type="dxa"/>
        </w:trPr>
        <w:tc>
          <w:tcPr>
            <w:tcW w:w="0" w:type="auto"/>
            <w:vAlign w:val="center"/>
          </w:tcPr>
          <w:p w14:paraId="0D8634D6" w14:textId="77777777" w:rsidR="008F5D37" w:rsidRPr="00E02DFC" w:rsidRDefault="008F5D37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eastAsia="楷体" w:hAnsi="Times New Roman" w:cs="Times New Roman"/>
                <w:sz w:val="24"/>
                <w:szCs w:val="24"/>
              </w:rPr>
              <w:t>simulation period (fs)</w:t>
            </w:r>
          </w:p>
        </w:tc>
        <w:tc>
          <w:tcPr>
            <w:tcW w:w="0" w:type="auto"/>
            <w:vAlign w:val="center"/>
          </w:tcPr>
          <w:p w14:paraId="70A5C0AB" w14:textId="77777777" w:rsidR="008F5D37" w:rsidRPr="00E02DFC" w:rsidRDefault="008F5D37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eastAsia="楷体" w:hAnsi="Times New Roman" w:cs="Times New Roman"/>
                <w:sz w:val="24"/>
                <w:szCs w:val="24"/>
              </w:rPr>
              <w:t>20</w:t>
            </w:r>
          </w:p>
        </w:tc>
      </w:tr>
      <w:tr w:rsidR="008F5D37" w:rsidRPr="00E02DFC" w14:paraId="4A96B9CD" w14:textId="77777777" w:rsidTr="00B13E2F">
        <w:trPr>
          <w:cantSplit/>
          <w:trHeight w:val="20"/>
          <w:tblCellSpacing w:w="0" w:type="dxa"/>
        </w:trPr>
        <w:tc>
          <w:tcPr>
            <w:tcW w:w="0" w:type="auto"/>
            <w:vAlign w:val="center"/>
          </w:tcPr>
          <w:p w14:paraId="42B439B2" w14:textId="77777777" w:rsidR="008F5D37" w:rsidRPr="00E02DFC" w:rsidRDefault="008F5D37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eastAsia="楷体" w:hAnsi="Times New Roman" w:cs="Times New Roman"/>
                <w:sz w:val="24"/>
                <w:szCs w:val="24"/>
              </w:rPr>
              <w:t>energy-cut-off (eV)</w:t>
            </w:r>
          </w:p>
        </w:tc>
        <w:tc>
          <w:tcPr>
            <w:tcW w:w="0" w:type="auto"/>
            <w:vAlign w:val="center"/>
          </w:tcPr>
          <w:p w14:paraId="17163909" w14:textId="77777777" w:rsidR="008F5D37" w:rsidRPr="00E02DFC" w:rsidRDefault="008F5D37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eastAsia="楷体" w:hAnsi="Times New Roman" w:cs="Times New Roman"/>
                <w:sz w:val="24"/>
                <w:szCs w:val="24"/>
              </w:rPr>
              <w:t>1400</w:t>
            </w:r>
          </w:p>
        </w:tc>
      </w:tr>
      <w:tr w:rsidR="008F5D37" w:rsidRPr="00E02DFC" w14:paraId="595006D6" w14:textId="77777777" w:rsidTr="00B13E2F">
        <w:trPr>
          <w:cantSplit/>
          <w:trHeight w:val="670"/>
          <w:tblCellSpacing w:w="0" w:type="dxa"/>
        </w:trPr>
        <w:tc>
          <w:tcPr>
            <w:tcW w:w="0" w:type="auto"/>
            <w:vAlign w:val="center"/>
          </w:tcPr>
          <w:p w14:paraId="1362DBC5" w14:textId="4D3105FC" w:rsidR="008F5D37" w:rsidRPr="00E02DFC" w:rsidRDefault="008F5D37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eastAsia="楷体" w:hAnsi="Cambria Math" w:cs="Times New Roman"/>
                  <w:sz w:val="24"/>
                  <w:szCs w:val="24"/>
                </w:rPr>
                <m:t>k</m:t>
              </m:r>
            </m:oMath>
            <w:r w:rsidRPr="00E02DFC">
              <w:rPr>
                <w:rFonts w:ascii="Times New Roman" w:eastAsia="楷体" w:hAnsi="Times New Roman" w:cs="Times New Roman"/>
                <w:sz w:val="24"/>
                <w:szCs w:val="24"/>
              </w:rPr>
              <w:t>-point mesh</w:t>
            </w:r>
            <w:r w:rsidR="00642AEA">
              <w:rPr>
                <w:rFonts w:ascii="Times New Roman" w:eastAsia="楷体" w:hAnsi="Times New Roman" w:cs="Times New Roman"/>
                <w:sz w:val="24"/>
                <w:szCs w:val="24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eastAsia="楷体" w:hAnsi="Cambria Math" w:cs="Times New Roman"/>
                  <w:sz w:val="24"/>
                  <w:szCs w:val="24"/>
                </w:rPr>
                <m:t>(</m:t>
              </m:r>
              <m:sSup>
                <m:sSupPr>
                  <m:ctrlPr>
                    <w:ins w:id="0" w:author="Tech Science Press" w:date="2025-01-06T14:12:00Z">
                      <w:rPr>
                        <w:rFonts w:ascii="Cambria Math" w:eastAsia="楷体" w:hAnsi="Cambria Math" w:cs="Times New Roman"/>
                        <w:sz w:val="24"/>
                        <w:szCs w:val="24"/>
                      </w:rPr>
                    </w:ins>
                  </m:ctrlPr>
                </m:sSupPr>
                <m:e>
                  <m:r>
                    <m:rPr>
                      <m:nor/>
                    </m:rPr>
                    <w:rPr>
                      <w:rFonts w:ascii="Times New Roman" w:eastAsia="楷体" w:hAnsi="Times New Roman" w:cs="Times New Roman"/>
                      <w:sz w:val="24"/>
                      <w:szCs w:val="24"/>
                    </w:rPr>
                    <m:t>Å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楷体" w:hAnsi="Cambria Math" w:cs="Times New Roman"/>
                      <w:sz w:val="24"/>
                      <w:szCs w:val="24"/>
                    </w:rPr>
                    <m:t>-1</m:t>
                  </m:r>
                </m:sup>
              </m:sSup>
              <m:r>
                <w:rPr>
                  <w:rFonts w:ascii="Cambria Math" w:eastAsia="楷体" w:hAnsi="Cambria Math" w:cs="Times New Roman"/>
                  <w:sz w:val="24"/>
                  <w:szCs w:val="24"/>
                </w:rPr>
                <m:t>)</m:t>
              </m:r>
            </m:oMath>
            <w:r w:rsidRPr="00E02DFC">
              <w:rPr>
                <w:rFonts w:ascii="Times New Roman" w:eastAsia="楷体" w:hAnsi="Times New Roman" w:cs="Times New Roman"/>
                <w:sz w:val="24"/>
                <w:szCs w:val="24"/>
              </w:rPr>
              <w:t xml:space="preserve"> </w:t>
            </w:r>
            <w:bookmarkStart w:id="1" w:name="_GoBack"/>
            <w:bookmarkEnd w:id="1"/>
          </w:p>
        </w:tc>
        <w:tc>
          <w:tcPr>
            <w:tcW w:w="0" w:type="auto"/>
            <w:vAlign w:val="center"/>
          </w:tcPr>
          <w:p w14:paraId="5295D66D" w14:textId="77777777" w:rsidR="008F5D37" w:rsidRPr="00E02DFC" w:rsidRDefault="008F5D37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eastAsia="楷体" w:hAnsi="Times New Roman" w:cs="Times New Roman"/>
                <w:sz w:val="24"/>
                <w:szCs w:val="24"/>
              </w:rPr>
              <w:t>0.14</w:t>
            </w:r>
          </w:p>
        </w:tc>
      </w:tr>
      <w:tr w:rsidR="008F5D37" w:rsidRPr="00E02DFC" w14:paraId="579A9386" w14:textId="77777777" w:rsidTr="00B13E2F">
        <w:trPr>
          <w:cantSplit/>
          <w:trHeight w:val="338"/>
          <w:tblCellSpacing w:w="0" w:type="dxa"/>
        </w:trPr>
        <w:tc>
          <w:tcPr>
            <w:tcW w:w="0" w:type="auto"/>
            <w:vAlign w:val="center"/>
          </w:tcPr>
          <w:p w14:paraId="6E232784" w14:textId="77777777" w:rsidR="008F5D37" w:rsidRPr="00E02DFC" w:rsidRDefault="008F5D37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eastAsia="楷体" w:hAnsi="Times New Roman" w:cs="Times New Roman"/>
                <w:sz w:val="24"/>
                <w:szCs w:val="24"/>
              </w:rPr>
              <w:t>EDIFF (eV)</w:t>
            </w:r>
          </w:p>
        </w:tc>
        <w:tc>
          <w:tcPr>
            <w:tcW w:w="0" w:type="auto"/>
            <w:vAlign w:val="center"/>
          </w:tcPr>
          <w:p w14:paraId="55AFE2BF" w14:textId="77777777" w:rsidR="008F5D37" w:rsidRPr="00E02DFC" w:rsidRDefault="004B36CA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ins w:id="2" w:author="Tech Science Press" w:date="2025-01-06T14:12:00Z">
                        <w:rPr>
                          <w:rFonts w:ascii="Cambria Math" w:eastAsia="楷体" w:hAnsi="Cambria Math" w:cs="Times New Roman"/>
                          <w:sz w:val="24"/>
                          <w:szCs w:val="24"/>
                        </w:rPr>
                      </w:ins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楷体" w:hAnsi="Cambria Math" w:cs="Times New Roman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楷体" w:hAnsi="Cambria Math" w:cs="Times New Roman"/>
                        <w:sz w:val="24"/>
                        <w:szCs w:val="24"/>
                      </w:rPr>
                      <m:t>-6</m:t>
                    </m:r>
                  </m:sup>
                </m:sSup>
              </m:oMath>
            </m:oMathPara>
          </w:p>
        </w:tc>
      </w:tr>
      <w:tr w:rsidR="008F5D37" w:rsidRPr="00E02DFC" w14:paraId="6D36AC8B" w14:textId="77777777" w:rsidTr="00B13E2F">
        <w:trPr>
          <w:cantSplit/>
          <w:trHeight w:val="331"/>
          <w:tblCellSpacing w:w="0" w:type="dxa"/>
        </w:trPr>
        <w:tc>
          <w:tcPr>
            <w:tcW w:w="0" w:type="auto"/>
            <w:tcBorders>
              <w:bottom w:val="single" w:sz="8" w:space="0" w:color="000000"/>
            </w:tcBorders>
            <w:vAlign w:val="center"/>
          </w:tcPr>
          <w:p w14:paraId="601A6939" w14:textId="77777777" w:rsidR="008F5D37" w:rsidRPr="00E02DFC" w:rsidRDefault="008F5D37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E02DFC">
              <w:rPr>
                <w:rFonts w:ascii="Times New Roman" w:eastAsia="楷体" w:hAnsi="Times New Roman" w:cs="Times New Roman"/>
                <w:sz w:val="24"/>
                <w:szCs w:val="24"/>
              </w:rPr>
              <w:t>ensemble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vAlign w:val="center"/>
          </w:tcPr>
          <w:p w14:paraId="70439EF9" w14:textId="77777777" w:rsidR="008F5D37" w:rsidRPr="00E02DFC" w:rsidRDefault="008F5D37" w:rsidP="00B13E2F">
            <w:pPr>
              <w:spacing w:beforeLines="100" w:before="312" w:afterLines="100" w:after="312" w:line="276" w:lineRule="auto"/>
              <w:rPr>
                <w:rFonts w:ascii="Times New Roman" w:eastAsia="楷体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="楷体" w:hAnsi="Cambria Math" w:cs="Times New Roman"/>
                    <w:sz w:val="24"/>
                    <w:szCs w:val="24"/>
                  </w:rPr>
                  <m:t>NVT</m:t>
                </m:r>
              </m:oMath>
            </m:oMathPara>
          </w:p>
        </w:tc>
      </w:tr>
    </w:tbl>
    <w:p w14:paraId="46A929ED" w14:textId="1FB337C5" w:rsidR="00622976" w:rsidRPr="00622976" w:rsidRDefault="00622976" w:rsidP="00622976">
      <w:pPr>
        <w:widowControl/>
        <w:spacing w:before="100" w:beforeAutospacing="1" w:after="100" w:afterAutospacing="1"/>
        <w:jc w:val="left"/>
        <w:rPr>
          <w:rFonts w:ascii="Segoe UI" w:eastAsia="宋体" w:hAnsi="Segoe UI" w:cs="Segoe UI"/>
          <w:color w:val="333333"/>
          <w:kern w:val="0"/>
          <w:sz w:val="18"/>
          <w:szCs w:val="18"/>
        </w:rPr>
      </w:pPr>
    </w:p>
    <w:p w14:paraId="329681B7" w14:textId="77777777" w:rsidR="00622976" w:rsidRPr="003E7942" w:rsidRDefault="00622976" w:rsidP="003E7942"/>
    <w:sectPr w:rsidR="00622976" w:rsidRPr="003E79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365A42" w14:textId="77777777" w:rsidR="004B36CA" w:rsidRDefault="004B36CA" w:rsidP="004553B4">
      <w:r>
        <w:separator/>
      </w:r>
    </w:p>
  </w:endnote>
  <w:endnote w:type="continuationSeparator" w:id="0">
    <w:p w14:paraId="7478F826" w14:textId="77777777" w:rsidR="004B36CA" w:rsidRDefault="004B36CA" w:rsidP="00455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A8F610" w14:textId="77777777" w:rsidR="004B36CA" w:rsidRDefault="004B36CA" w:rsidP="004553B4">
      <w:r>
        <w:separator/>
      </w:r>
    </w:p>
  </w:footnote>
  <w:footnote w:type="continuationSeparator" w:id="0">
    <w:p w14:paraId="0B595572" w14:textId="77777777" w:rsidR="004B36CA" w:rsidRDefault="004B36CA" w:rsidP="004553B4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ech Science Press">
    <w15:presenceInfo w15:providerId="None" w15:userId="Tech Science Pres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F64AA"/>
    <w:rsid w:val="000574EF"/>
    <w:rsid w:val="0009503D"/>
    <w:rsid w:val="001034C2"/>
    <w:rsid w:val="001265CD"/>
    <w:rsid w:val="00137681"/>
    <w:rsid w:val="001C6FF8"/>
    <w:rsid w:val="00223FB0"/>
    <w:rsid w:val="002931C4"/>
    <w:rsid w:val="002C0389"/>
    <w:rsid w:val="002C1395"/>
    <w:rsid w:val="00354B20"/>
    <w:rsid w:val="003E7942"/>
    <w:rsid w:val="003F096A"/>
    <w:rsid w:val="004553B4"/>
    <w:rsid w:val="004B36CA"/>
    <w:rsid w:val="004C3250"/>
    <w:rsid w:val="005F64AA"/>
    <w:rsid w:val="00622976"/>
    <w:rsid w:val="00625DD4"/>
    <w:rsid w:val="00642AEA"/>
    <w:rsid w:val="00691683"/>
    <w:rsid w:val="006A5550"/>
    <w:rsid w:val="006D09D8"/>
    <w:rsid w:val="008C4AED"/>
    <w:rsid w:val="008F5D37"/>
    <w:rsid w:val="00941607"/>
    <w:rsid w:val="009518FB"/>
    <w:rsid w:val="009B5794"/>
    <w:rsid w:val="00A261AF"/>
    <w:rsid w:val="00A61122"/>
    <w:rsid w:val="00A81053"/>
    <w:rsid w:val="00AA2BE4"/>
    <w:rsid w:val="00AC7F43"/>
    <w:rsid w:val="00C32B6F"/>
    <w:rsid w:val="00C7116A"/>
    <w:rsid w:val="00C71FE0"/>
    <w:rsid w:val="00F5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D37E96"/>
  <w15:chartTrackingRefBased/>
  <w15:docId w15:val="{74819750-A861-4D29-BFD5-96622C74B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E79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53B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553B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553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553B4"/>
    <w:rPr>
      <w:sz w:val="18"/>
      <w:szCs w:val="18"/>
    </w:rPr>
  </w:style>
  <w:style w:type="table" w:styleId="a7">
    <w:name w:val="Table Grid"/>
    <w:basedOn w:val="a1"/>
    <w:uiPriority w:val="59"/>
    <w:rsid w:val="000950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9093913">
      <w:bodyDiv w:val="1"/>
      <w:marLeft w:val="360"/>
      <w:marRight w:val="360"/>
      <w:marTop w:val="36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修梅 陈</dc:creator>
  <cp:keywords/>
  <dc:description/>
  <cp:lastModifiedBy>Tech Science Press</cp:lastModifiedBy>
  <cp:revision>12</cp:revision>
  <dcterms:created xsi:type="dcterms:W3CDTF">2023-10-15T04:28:00Z</dcterms:created>
  <dcterms:modified xsi:type="dcterms:W3CDTF">2025-01-06T06:13:00Z</dcterms:modified>
</cp:coreProperties>
</file>